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 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CARTA DE PRESENTACIÓN DE LA OFERTA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Bogotá D.C, [Fecha]   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Señores  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CANAL CAPITAL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Ciudad   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Referencia: Convocatoria Pública </w:t>
      </w:r>
      <w:r w:rsidDel="00000000" w:rsidR="00000000" w:rsidRPr="00000000">
        <w:rPr>
          <w:sz w:val="16"/>
          <w:szCs w:val="16"/>
          <w:rtl w:val="0"/>
        </w:rPr>
        <w:t xml:space="preserve">CP-04-2023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Estimados señores: </w:t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Nosotros, los suscritos _______________________ de acuerdo con las condiciones que se estipulan en el proceso de Convocatoria Pública </w:t>
      </w:r>
      <w:r w:rsidDel="00000000" w:rsidR="00000000" w:rsidRPr="00000000">
        <w:rPr>
          <w:sz w:val="16"/>
          <w:szCs w:val="16"/>
          <w:rtl w:val="0"/>
        </w:rPr>
        <w:t xml:space="preserve">CP-04-2023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cuyo objeto es </w:t>
      </w:r>
      <w:sdt>
        <w:sdtPr>
          <w:tag w:val="goog_rdk_0"/>
        </w:sdtPr>
        <w:sdtContent>
          <w:r w:rsidDel="00000000" w:rsidR="00000000" w:rsidRPr="00000000">
            <w:rPr>
              <w:rFonts w:ascii="Calibri" w:cs="Calibri" w:eastAsia="Calibri" w:hAnsi="Calibri"/>
              <w:b w:val="1"/>
              <w:i w:val="1"/>
              <w:smallCaps w:val="0"/>
              <w:strike w:val="0"/>
              <w:color w:val="000000"/>
              <w:sz w:val="20"/>
              <w:szCs w:val="20"/>
              <w:u w:val="single"/>
              <w:vertAlign w:val="baseline"/>
              <w:rtl w:val="0"/>
              <w:rPrChange w:author="Alejandra Álvarez Castillo" w:id="0" w:date="2023-06-20T15:17:18Z">
                <w:rPr>
                  <w:rFonts w:ascii="Calibri" w:cs="Calibri" w:eastAsia="Calibri" w:hAnsi="Calibri"/>
                  <w:b w:val="1"/>
                  <w:i w:val="1"/>
                  <w:smallCaps w:val="0"/>
                  <w:strike w:val="0"/>
                  <w:color w:val="000000"/>
                  <w:sz w:val="20"/>
                  <w:szCs w:val="20"/>
                  <w:u w:val="none"/>
                  <w:vertAlign w:val="baseline"/>
                </w:rPr>
              </w:rPrChange>
            </w:rPr>
            <w:t xml:space="preserve">“</w:t>
          </w:r>
        </w:sdtContent>
      </w:sdt>
      <w:sdt>
        <w:sdtPr>
          <w:tag w:val="goog_rdk_1"/>
        </w:sdtPr>
        <w:sdtContent>
          <w:r w:rsidDel="00000000" w:rsidR="00000000" w:rsidRPr="00000000">
            <w:rPr>
              <w:rFonts w:ascii="Calibri" w:cs="Calibri" w:eastAsia="Calibri" w:hAnsi="Calibri"/>
              <w:i w:val="1"/>
              <w:sz w:val="20"/>
              <w:szCs w:val="20"/>
              <w:highlight w:val="white"/>
              <w:u w:val="single"/>
              <w:rtl w:val="0"/>
              <w:rPrChange w:author="Alejandra Álvarez Castillo" w:id="0" w:date="2023-06-20T15:17:18Z">
                <w:rPr>
                  <w:rFonts w:ascii="Calibri" w:cs="Calibri" w:eastAsia="Calibri" w:hAnsi="Calibri"/>
                  <w:i w:val="1"/>
                  <w:sz w:val="20"/>
                  <w:szCs w:val="20"/>
                  <w:highlight w:val="white"/>
                </w:rPr>
              </w:rPrChange>
            </w:rPr>
            <w:t xml:space="preserve">Contratar una (1) empresa de servicios temporales para el suministro y administracion especializada del personal en misión en el marco de los proyectos del plan de inversión y proyectos adicionales de 2023 del Fondo Único de las Tecnologías de la información y las comunicaciones FUTIC y demás necesidades para Canal Capital</w:t>
          </w:r>
        </w:sdtContent>
      </w:sdt>
      <w:sdt>
        <w:sdtPr>
          <w:tag w:val="goog_rdk_2"/>
        </w:sdtPr>
        <w:sdtContent>
          <w:r w:rsidDel="00000000" w:rsidR="00000000" w:rsidRPr="00000000">
            <w:rPr>
              <w:rFonts w:ascii="Calibri" w:cs="Calibri" w:eastAsia="Calibri" w:hAnsi="Calibri"/>
              <w:b w:val="1"/>
              <w:i w:val="1"/>
              <w:smallCaps w:val="0"/>
              <w:strike w:val="0"/>
              <w:color w:val="000000"/>
              <w:sz w:val="20"/>
              <w:szCs w:val="20"/>
              <w:u w:val="single"/>
              <w:vertAlign w:val="baseline"/>
              <w:rtl w:val="0"/>
              <w:rPrChange w:author="Alejandra Álvarez Castillo" w:id="0" w:date="2023-06-20T15:17:18Z">
                <w:rPr>
                  <w:rFonts w:ascii="Calibri" w:cs="Calibri" w:eastAsia="Calibri" w:hAnsi="Calibri"/>
                  <w:b w:val="1"/>
                  <w:i w:val="1"/>
                  <w:smallCaps w:val="0"/>
                  <w:strike w:val="0"/>
                  <w:color w:val="000000"/>
                  <w:sz w:val="20"/>
                  <w:szCs w:val="20"/>
                  <w:u w:val="none"/>
                  <w:vertAlign w:val="baseline"/>
                </w:rPr>
              </w:rPrChange>
            </w:rPr>
            <w:t xml:space="preserve">”</w:t>
          </w:r>
        </w:sdtContent>
      </w:sdt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y después de haber examinado cuidadosamente el alcance de los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mismos, presentamos la siguiente oferta, seria e irrevocable, a CANAL CAPITAL, (en adelante CAPITAL), de conformidad con las características y condiciones contenidas en estos Pliegos de Condiciones.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Declaramos así mismo: 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Que esta propuesta y el contrato que se llegare a celebrar sólo comprometen a los proponentes firmantes de esta carta.</w:t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Que aceptamos todas y cada una de las condiciones establecidas en los Pliegos de Condiciones del proceso de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0"/>
          <w:szCs w:val="20"/>
          <w:rtl w:val="0"/>
        </w:rPr>
        <w:t xml:space="preserve">“Convocatoria Pública </w:t>
      </w:r>
      <w:r w:rsidDel="00000000" w:rsidR="00000000" w:rsidRPr="00000000">
        <w:rPr>
          <w:b w:val="1"/>
          <w:i w:val="1"/>
          <w:sz w:val="16"/>
          <w:szCs w:val="16"/>
          <w:rtl w:val="0"/>
        </w:rPr>
        <w:t xml:space="preserve">CP-04</w:t>
      </w:r>
      <w:sdt>
        <w:sdtPr>
          <w:tag w:val="goog_rdk_3"/>
        </w:sdtPr>
        <w:sdtContent>
          <w:del w:author="Alejandra Álvarez Castillo" w:id="1" w:date="2023-06-20T15:17:02Z">
            <w:r w:rsidDel="00000000" w:rsidR="00000000" w:rsidRPr="00000000">
              <w:rPr>
                <w:b w:val="1"/>
                <w:i w:val="1"/>
                <w:sz w:val="16"/>
                <w:szCs w:val="16"/>
                <w:rtl w:val="0"/>
              </w:rPr>
              <w:delText xml:space="preserve">01</w:delText>
            </w:r>
          </w:del>
        </w:sdtContent>
      </w:sdt>
      <w:r w:rsidDel="00000000" w:rsidR="00000000" w:rsidRPr="00000000">
        <w:rPr>
          <w:b w:val="1"/>
          <w:i w:val="1"/>
          <w:sz w:val="16"/>
          <w:szCs w:val="16"/>
          <w:rtl w:val="0"/>
        </w:rPr>
        <w:t xml:space="preserve">-2023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0"/>
          <w:szCs w:val="20"/>
          <w:rtl w:val="0"/>
        </w:rPr>
        <w:t xml:space="preserve">”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, antes enunciado. 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Que ninguna entidad o persona distinta del proponente tiene interés en esta propuesta ni en el contrato probable que de ella se derive. 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Que el proponente conoce la información general del proceso de selección, de los Pliegos de Condiciones, los términos del contrato y acepta todos los requisitos y condiciones en ellos contenidos. 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Que si se nos adjudica el contrato nos comprometemos a otorgar las garantías requeridas y a entregarlas al Área Jurídica dentro de los términos señalados para ello. 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Que nos comprometemos a ejecutar totalmente el objeto de la presente convocatoria pública de conformidad con el cronograma que para el efecto se realice, a partir de la fecha del cumplimiento de los requisitos de perfeccionamiento y ejecución del contrato, sin perjuicio de continuar la ejecución del contrato, en caso de prorrogarse la vigencia del mismo. 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ind w:left="566" w:hanging="525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Que la presente propuesta se carga en los formatos correspondientes en la plataforma SECOP II.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Que me encuentro al día con el cumplimiento y pago de mis obligaciones tributarias, así como las demás obligaciones en materia de seguridad social y demás normas laborales y legales, en especial el art. 50 de la ley 789 de 2002 y el artículo 1 de la Ley 828 de 2003.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Así mismo, el proponente y sus integrantes declaramos bajo la gravedad del juramento que no estamos incursos en causal alguna de inhabilidad o incompatibilidad de las señaladas en la Constitución y en la Ley y no nos encontramos en ninguno de los eventos de prohibiciones especiales para contratar. 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Que no hemos sido sancionados o nos han impuesto multas por actividades contractuales por ninguna entidad del Estado, mediante acto administrativo ejecutoriado, dentro de los últimos cinco (5) años anteriores a la entrega de las propuestas. (NOTA: si el proponente ha sido objeto durante dicho periodo de sanciones contractuales (multas y/o cláusula penal) por parte de cualquier entidad estatal, en lugar de hacer este juramento debe indicar las sanciones y la entidad que las impuso).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Que no nos encontramos reportados en el Boletín de Responsabilidad Fiscal de la Contraloría General de la Nación, Ley 610 de 2000 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Declaro que los documentos presentados con la propuesta corresponden a la realidad. 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propuesta que presento tiene una vigencia de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NOVENTA (90) días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, contados a partir de la fecha señalada para la presentación de la propuesta en el cronograma contenido en los Pliegos de Condiciones de la Convocatoria Pública </w:t>
      </w:r>
      <w:r w:rsidDel="00000000" w:rsidR="00000000" w:rsidRPr="00000000">
        <w:rPr>
          <w:sz w:val="16"/>
          <w:szCs w:val="16"/>
          <w:rtl w:val="0"/>
        </w:rPr>
        <w:t xml:space="preserve">CP-004-2023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left="567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Recibiré notificaciones en la siguiente dirección:</w:t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Persona de contacto [Nombre] ___________________________</w:t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Dirección [Dirección de la compañía] ______________________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Teléfono [Teléfono de la compañía] _______________________</w:t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Celular e-mail [Dirección de correo electrónico de la compañía] _________________</w:t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Atentamente,   </w:t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Nombre o Razón Social del OFERENTE _________________________  </w:t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Nombre del Representante Legal ______________________________  </w:t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Nit ________________ de ___________  </w:t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Dirección ___________________  </w:t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Ciudad _____________________  </w:t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Teléfono ___________________  </w:t>
      </w:r>
    </w:p>
    <w:p w:rsidR="00000000" w:rsidDel="00000000" w:rsidP="00000000" w:rsidRDefault="00000000" w:rsidRPr="00000000" w14:paraId="0000003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Fax _______________________   </w:t>
      </w:r>
    </w:p>
    <w:p w:rsidR="00000000" w:rsidDel="00000000" w:rsidP="00000000" w:rsidRDefault="00000000" w:rsidRPr="00000000" w14:paraId="0000003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Correo electrónico _________________________   </w:t>
      </w:r>
    </w:p>
    <w:p w:rsidR="00000000" w:rsidDel="00000000" w:rsidP="00000000" w:rsidRDefault="00000000" w:rsidRPr="00000000" w14:paraId="0000003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________________________________  </w:t>
      </w:r>
    </w:p>
    <w:p w:rsidR="00000000" w:rsidDel="00000000" w:rsidP="00000000" w:rsidRDefault="00000000" w:rsidRPr="00000000" w14:paraId="0000003A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FIRMA REPRESENTANTE LEGAL   </w:t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-720"/>
          <w:tab w:val="left" w:leader="none" w:pos="0"/>
          <w:tab w:val="left" w:leader="none" w:pos="708"/>
        </w:tabs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20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20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0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9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</w:t>
    </w:r>
    <w:r w:rsidDel="00000000" w:rsidR="00000000" w:rsidRPr="00000000">
      <w:rPr>
        <w:sz w:val="16"/>
        <w:szCs w:val="16"/>
        <w:rtl w:val="0"/>
      </w:rPr>
      <w:t xml:space="preserve">CP-04-2023</w:t>
    </w: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19</wp:posOffset>
          </wp:positionH>
          <wp:positionV relativeFrom="paragraph">
            <wp:posOffset>-176198</wp:posOffset>
          </wp:positionV>
          <wp:extent cx="1029653" cy="1029653"/>
          <wp:effectExtent b="0" l="0" r="0" t="0"/>
          <wp:wrapTopAndBottom distB="114300" distT="114300"/>
          <wp:docPr id="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-104756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8" name="image3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2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decimal"/>
      <w:lvlText w:val="%2)"/>
      <w:lvlJc w:val="left"/>
      <w:pPr>
        <w:ind w:left="1605" w:hanging="525"/>
      </w:pPr>
      <w:rPr>
        <w:b w:val="1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kBMJ+OL8UPzPQAv42OBbt5qYug==">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